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C34505" w14:textId="043DD567" w:rsidR="007D27A6" w:rsidRPr="00155982" w:rsidRDefault="007D27A6" w:rsidP="00155982">
      <w:pPr>
        <w:rPr>
          <w:ins w:id="0" w:author="Autor"/>
          <w:rFonts w:ascii="Arial" w:hAnsi="Arial" w:cs="Arial"/>
          <w:b/>
          <w:bCs/>
          <w:sz w:val="36"/>
          <w:szCs w:val="36"/>
          <w:lang w:val="cs-CZ"/>
        </w:rPr>
      </w:pPr>
      <w:ins w:id="1" w:author="Autor">
        <w:r w:rsidRPr="00155982">
          <w:rPr>
            <w:rFonts w:ascii="Arial" w:hAnsi="Arial" w:cs="Arial"/>
            <w:b/>
            <w:bCs/>
            <w:sz w:val="36"/>
            <w:szCs w:val="36"/>
            <w:lang w:val="cs-CZ"/>
          </w:rPr>
          <w:t>Příloha Výzvy č. 4 Bližší specifikace</w:t>
        </w:r>
      </w:ins>
    </w:p>
    <w:p w14:paraId="48A6EE6A" w14:textId="77777777" w:rsidR="007D27A6" w:rsidRDefault="007D27A6" w:rsidP="00544E62">
      <w:pPr>
        <w:jc w:val="center"/>
        <w:rPr>
          <w:ins w:id="2" w:author="Autor"/>
          <w:rFonts w:ascii="Arial" w:hAnsi="Arial" w:cs="Arial"/>
          <w:b/>
          <w:bCs/>
          <w:sz w:val="36"/>
          <w:szCs w:val="36"/>
          <w:lang w:val="cs-CZ"/>
        </w:rPr>
      </w:pPr>
    </w:p>
    <w:p w14:paraId="515A61E9" w14:textId="773BB54B" w:rsidR="00544E62" w:rsidRPr="003E2A88" w:rsidRDefault="00544E62" w:rsidP="00544E62">
      <w:pPr>
        <w:jc w:val="center"/>
        <w:rPr>
          <w:rFonts w:ascii="Arial" w:hAnsi="Arial" w:cs="Arial"/>
          <w:b/>
          <w:bCs/>
          <w:sz w:val="36"/>
          <w:szCs w:val="36"/>
          <w:lang w:val="cs-CZ"/>
        </w:rPr>
      </w:pPr>
      <w:r w:rsidRPr="003E2A88">
        <w:rPr>
          <w:rFonts w:ascii="Arial" w:hAnsi="Arial" w:cs="Arial"/>
          <w:b/>
          <w:bCs/>
          <w:sz w:val="36"/>
          <w:szCs w:val="36"/>
          <w:lang w:val="cs-CZ"/>
        </w:rPr>
        <w:t xml:space="preserve">„Pozáruční podpora </w:t>
      </w:r>
      <w:proofErr w:type="spellStart"/>
      <w:r w:rsidRPr="003E2A88">
        <w:rPr>
          <w:rFonts w:ascii="Arial" w:hAnsi="Arial" w:cs="Arial"/>
          <w:b/>
          <w:bCs/>
          <w:sz w:val="36"/>
          <w:szCs w:val="36"/>
          <w:lang w:val="cs-CZ"/>
        </w:rPr>
        <w:t>Huawei</w:t>
      </w:r>
      <w:proofErr w:type="spellEnd"/>
      <w:r w:rsidRPr="003E2A88">
        <w:rPr>
          <w:rFonts w:ascii="Arial" w:hAnsi="Arial" w:cs="Arial"/>
          <w:b/>
          <w:bCs/>
          <w:sz w:val="36"/>
          <w:szCs w:val="36"/>
          <w:lang w:val="cs-CZ"/>
        </w:rPr>
        <w:t xml:space="preserve"> 202</w:t>
      </w:r>
      <w:r w:rsidR="0031483B" w:rsidRPr="003E2A88">
        <w:rPr>
          <w:rFonts w:ascii="Arial" w:hAnsi="Arial" w:cs="Arial"/>
          <w:b/>
          <w:bCs/>
          <w:sz w:val="36"/>
          <w:szCs w:val="36"/>
          <w:lang w:val="cs-CZ"/>
        </w:rPr>
        <w:t>2</w:t>
      </w:r>
      <w:r w:rsidRPr="003E2A88">
        <w:rPr>
          <w:rFonts w:ascii="Arial" w:hAnsi="Arial" w:cs="Arial"/>
          <w:b/>
          <w:bCs/>
          <w:sz w:val="36"/>
          <w:szCs w:val="36"/>
          <w:lang w:val="cs-CZ"/>
        </w:rPr>
        <w:t>“</w:t>
      </w:r>
    </w:p>
    <w:p w14:paraId="3454F1A5" w14:textId="77777777" w:rsidR="00A400FE" w:rsidRPr="003E2A88" w:rsidRDefault="00A400FE" w:rsidP="00544E6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0"/>
          <w:szCs w:val="20"/>
          <w:lang w:val="cs-CZ"/>
        </w:rPr>
      </w:pPr>
    </w:p>
    <w:p w14:paraId="3F2B4C21" w14:textId="77777777" w:rsidR="00175D5A" w:rsidRPr="003E2A88" w:rsidRDefault="00175D5A" w:rsidP="00544E6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  <w:lang w:val="cs-CZ"/>
        </w:rPr>
      </w:pPr>
    </w:p>
    <w:p w14:paraId="4EC3DE54" w14:textId="77777777" w:rsidR="00544E62" w:rsidRPr="003E2A88" w:rsidRDefault="00544E62" w:rsidP="00544E6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cs-CZ"/>
        </w:rPr>
      </w:pPr>
      <w:bookmarkStart w:id="3" w:name="_GoBack"/>
      <w:bookmarkEnd w:id="3"/>
    </w:p>
    <w:p w14:paraId="2D55DE50" w14:textId="71169B93" w:rsidR="00544E62" w:rsidRPr="003E2A88" w:rsidRDefault="00544E62" w:rsidP="00544E6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cs-CZ"/>
        </w:rPr>
      </w:pPr>
      <w:r w:rsidRPr="003E2A88">
        <w:rPr>
          <w:rFonts w:ascii="Arial" w:hAnsi="Arial" w:cs="Arial"/>
          <w:b/>
          <w:bCs/>
          <w:sz w:val="24"/>
          <w:szCs w:val="24"/>
          <w:lang w:val="cs-CZ"/>
        </w:rPr>
        <w:t>Pozáruční podpora se vztahuje na následující zařízení</w:t>
      </w:r>
      <w:r w:rsidRPr="003E2A88">
        <w:rPr>
          <w:rFonts w:ascii="Arial" w:hAnsi="Arial" w:cs="Arial"/>
          <w:sz w:val="24"/>
          <w:szCs w:val="24"/>
          <w:lang w:val="cs-CZ"/>
        </w:rPr>
        <w:t>:</w:t>
      </w:r>
    </w:p>
    <w:p w14:paraId="0B5B442D" w14:textId="77777777" w:rsidR="00AE031E" w:rsidRDefault="00AE031E" w:rsidP="00544E6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10436" w:type="dxa"/>
        <w:tblLook w:val="04A0" w:firstRow="1" w:lastRow="0" w:firstColumn="1" w:lastColumn="0" w:noHBand="0" w:noVBand="1"/>
      </w:tblPr>
      <w:tblGrid>
        <w:gridCol w:w="567"/>
        <w:gridCol w:w="1097"/>
        <w:gridCol w:w="1217"/>
        <w:gridCol w:w="5359"/>
        <w:gridCol w:w="1301"/>
        <w:gridCol w:w="895"/>
      </w:tblGrid>
      <w:tr w:rsidR="00771C7C" w:rsidRPr="00771C7C" w14:paraId="18B11BC7" w14:textId="77777777" w:rsidTr="00F5647B">
        <w:trPr>
          <w:trHeight w:val="48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73ECC384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5D159C75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Part Number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212017F0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5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67430716" w14:textId="5F01FF2B" w:rsidR="00771C7C" w:rsidRPr="00771C7C" w:rsidRDefault="00C4046D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Popis</w:t>
            </w:r>
            <w:proofErr w:type="spellEnd"/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1173B9FA" w14:textId="14D5548C" w:rsidR="00771C7C" w:rsidRPr="00771C7C" w:rsidRDefault="00AE031E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Počet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="00A400F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v </w:t>
            </w:r>
            <w:proofErr w:type="spellStart"/>
            <w:r w:rsidR="00A400F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jednotce</w:t>
            </w:r>
            <w:proofErr w:type="spellEnd"/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1FB25D46" w14:textId="5479FA7E" w:rsidR="00771C7C" w:rsidRPr="00771C7C" w:rsidRDefault="00A400FE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Počet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celkem</w:t>
            </w:r>
            <w:proofErr w:type="spellEnd"/>
          </w:p>
        </w:tc>
      </w:tr>
      <w:tr w:rsidR="00771C7C" w:rsidRPr="00771C7C" w14:paraId="3A869954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91A3B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01EDA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C6DBC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A854A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82001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0A213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771C7C" w:rsidRPr="00771C7C" w14:paraId="4587B12F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510F8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8D1B0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KAC storage A01 -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5500 V3 V300R006_Site1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10D61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AFDCF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33A59403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01A540C1" w14:textId="36205DAA" w:rsidR="00771C7C" w:rsidRPr="00771C7C" w:rsidRDefault="006267EE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3BB1D613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5500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306E65F4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164A18C9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1 </w:t>
            </w:r>
          </w:p>
        </w:tc>
      </w:tr>
      <w:tr w:rsidR="00771C7C" w:rsidRPr="00771C7C" w14:paraId="0B5FA1B3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22C0B62" w14:textId="70A49D8B" w:rsidR="00771C7C" w:rsidRPr="00771C7C" w:rsidRDefault="006267EE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</w:t>
            </w:r>
            <w:r w:rsidR="00771C7C"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EBD95B5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A24F1D4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65E513F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4F6935D8" w14:textId="77777777" w:rsidTr="00F5647B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B1243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8840E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F06B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02350BSE-88134ULF-12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0AD03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5500 V3(2U,Dual Ctrl,AC,48GB,8*8Gb FC,25*2.5",SPE33C0225)-Hi-Care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A1779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32618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771C7C" w:rsidRPr="00771C7C" w14:paraId="193D0249" w14:textId="77777777" w:rsidTr="00F5647B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3721E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DA9C9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76966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02351SEL-88134ULF-12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3EAD" w14:textId="67FD3A86" w:rsidR="003802C3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400GB SSD SAS Disk Unit(2.5")-Hi-Care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5DC5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23020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5 </w:t>
            </w:r>
          </w:p>
        </w:tc>
      </w:tr>
      <w:tr w:rsidR="00771C7C" w:rsidRPr="00771C7C" w14:paraId="0065BCEF" w14:textId="77777777" w:rsidTr="00F5647B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D690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25E4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86B05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02359806-88134ULF-12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E5763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Disk Enclosure(2U,AC,2.5",Expanding Module,25 Disk Slots,DAE22525U2)-Hi-Care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B501F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DA954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771C7C" w:rsidRPr="00771C7C" w14:paraId="724D14C9" w14:textId="77777777" w:rsidTr="00F5647B">
        <w:trPr>
          <w:trHeight w:val="16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DBFE4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767F8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C6AA9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88032QRA-88134UHK-12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4BFDE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Basic Software License for Block(Including DeviceManager,SmartThin,SmartMulti-tenant,SmartMigration,SmartErase,SmartMotion,Cloud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Service,SystemReporter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185C3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542B7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771C7C" w:rsidRPr="00771C7C" w14:paraId="49F290B7" w14:textId="77777777" w:rsidTr="00F5647B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3469A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844DB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6744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88032QRD-88134UHK-12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47026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SmartTier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F307B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3ADE3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771C7C" w:rsidRPr="00771C7C" w14:paraId="06959072" w14:textId="77777777" w:rsidTr="00F5647B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69F9B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6096E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467DA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88032QRH-88134UHK-12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0D416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SystemReporter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software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52B2F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676B9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771C7C" w:rsidRPr="00771C7C" w14:paraId="4EBD2E2C" w14:textId="77777777" w:rsidTr="00F5647B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314D8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37B7B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15CB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88032QRJ-88134UHK-12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1ED1B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HyperSnap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1EEEA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75322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771C7C" w:rsidRPr="00771C7C" w14:paraId="2FF3400D" w14:textId="77777777" w:rsidTr="00F5647B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11A56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C329B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E2439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88032QRN-88134UHK-12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0763A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HW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UltraPath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Software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4488A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FBC30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771C7C" w:rsidRPr="00771C7C" w14:paraId="7E59D911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CF88F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84484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94922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75446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8E0BE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28E4B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771C7C" w:rsidRPr="00771C7C" w14:paraId="7F7AC377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94AE6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B3EC9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KAC storage S01 -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5300 V3 V300R006_Site1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467B4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B578E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58FF031E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23A9A71D" w14:textId="15C78829" w:rsidR="00771C7C" w:rsidRPr="00771C7C" w:rsidRDefault="006267EE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3E7CD92E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5300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56A484CA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00871360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4 </w:t>
            </w:r>
          </w:p>
        </w:tc>
      </w:tr>
      <w:tr w:rsidR="00771C7C" w:rsidRPr="00771C7C" w14:paraId="5004A825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A278D69" w14:textId="1E93C87F" w:rsidR="00771C7C" w:rsidRPr="00771C7C" w:rsidRDefault="006267EE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lastRenderedPageBreak/>
              <w:t>2</w:t>
            </w:r>
            <w:r w:rsidR="00771C7C"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A68CF95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1F06A2F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F266BDD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41542C3F" w14:textId="77777777" w:rsidTr="00F5647B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3696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EBB8E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E0017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02350BVD-88134ULF-12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65377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5300 V3(2U,Dual Ctrl,AC,32GB,8*GE,12*3.5",SPE33C0212)-Hi-Care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CBF4C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36987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3801C5C3" w14:textId="77777777" w:rsidTr="00F5647B">
        <w:trPr>
          <w:trHeight w:val="12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23C4F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09139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FE81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0235G7JB-88134ULF-12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8610E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DAE07535U4 HD Disk Enclosure(4U,3.5",AC,Dual SAS Expansion Module,800W,75 Disks)-Hi-Care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00942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02B81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20 </w:t>
            </w:r>
          </w:p>
        </w:tc>
      </w:tr>
      <w:tr w:rsidR="00771C7C" w:rsidRPr="00771C7C" w14:paraId="0EF2099F" w14:textId="77777777" w:rsidTr="00F5647B">
        <w:trPr>
          <w:trHeight w:val="19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C91C6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11ACA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DAA9F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88032QYK-88134UHK-12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77DB0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Basic Software License for Block(Including DeviceManager,SmartThin,SmartMulti-tenant,SmartMigration,SmartErase,SmartMotion,Ultrapath,Cloud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Service,SystemReporter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A062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E821A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07341FF3" w14:textId="77777777" w:rsidTr="00F5647B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7DAFF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9585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F6E4D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88032QYT-88134UHK-12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7789B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SystemReporter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software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ABD14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4A253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66A4E0C3" w14:textId="77777777" w:rsidTr="00F5647B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A5FED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EFF36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174B1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88032QYU-88134UHK-12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6550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HyperSnap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81C18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AB3E9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7FA3F8BC" w14:textId="77777777" w:rsidTr="00F5647B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F80FD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4562F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B0E9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88032QYX-88134UHK-12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C3FBA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HyperReplication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5A03C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0D339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53FD0B2C" w14:textId="77777777" w:rsidTr="00F5647B">
        <w:trPr>
          <w:trHeight w:val="14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A4BFE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22750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B124F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88032UCM-88134UHK-12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A5045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Upgrade license from Block to Unified Storage(Include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SmartDedupe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&amp;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SmartCompression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(for FS),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SmartQuota,NFS,CIFS,NDMP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62C4C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E5984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7700CC24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2783E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BB385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2DCB9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A4BCB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A997E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F3C15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771C7C" w:rsidRPr="00771C7C" w14:paraId="5F3F8759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46B19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D9F2F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KAC storage S03 -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5300 V3 V300R006_Site1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0A6B7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88FC0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48945AD5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23384FEE" w14:textId="019E7E62" w:rsidR="00771C7C" w:rsidRPr="00771C7C" w:rsidRDefault="006267EE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425F14D5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5300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54AF1222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5B578BA0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1 </w:t>
            </w:r>
          </w:p>
        </w:tc>
      </w:tr>
      <w:tr w:rsidR="00771C7C" w:rsidRPr="00771C7C" w14:paraId="24FA6CC8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E6D71D2" w14:textId="4CD5D0D7" w:rsidR="00771C7C" w:rsidRPr="00771C7C" w:rsidRDefault="006267EE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</w:t>
            </w:r>
            <w:r w:rsidR="00771C7C"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7B47A54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1C5B7DD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92B80D6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0228CA7A" w14:textId="77777777" w:rsidTr="00F5647B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C02B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1A41D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1C0C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02350BVD-88134ULF-12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C8C3F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5300 V3(2U,Dual Ctrl,AC,32GB,8*GE,12*3.5",SPE33C0212)-Hi-Care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2872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59C45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771C7C" w:rsidRPr="00771C7C" w14:paraId="1147FFA3" w14:textId="77777777" w:rsidTr="00F5647B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C61C4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F85EF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1D14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02359808-88134ULF-12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583A1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Disk Enclosure(4U,AC,3.5",Expanding Module,24 Disk Slots,DAE22435U4)-Hi-Care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7893D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8A327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5BD487D4" w14:textId="77777777" w:rsidTr="00F5647B">
        <w:trPr>
          <w:trHeight w:val="19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6DC58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FE46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AF5DF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88032QYK-88134UHK-12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768EB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Basic Software License for Block(Including DeviceManager,SmartThin,SmartMulti-tenant,SmartMigration,SmartErase,SmartMotion,Ultrapath,Cloud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Service,SystemReporter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0D157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BEBDD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771C7C" w:rsidRPr="00771C7C" w14:paraId="2A200335" w14:textId="77777777" w:rsidTr="00F5647B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BA450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51CD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DFCEB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88032QYT-88134UHK-12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C75DF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SystemReporter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software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2D630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FB1AD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771C7C" w:rsidRPr="00771C7C" w14:paraId="5860FF1F" w14:textId="77777777" w:rsidTr="00F5647B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7CC11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C6A69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B2DDD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88032QYU-88134UHK-12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B4A87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HyperSnap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715AE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778C5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771C7C" w:rsidRPr="00771C7C" w14:paraId="7218F7CC" w14:textId="77777777" w:rsidTr="00F5647B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83523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B3045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79584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88032QYX-88134UHK-12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FC99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HyperReplication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64BCD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6C10E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771C7C" w:rsidRPr="00771C7C" w14:paraId="73B11D9B" w14:textId="77777777" w:rsidTr="00F5647B">
        <w:trPr>
          <w:trHeight w:val="14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7326A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5D62A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5D1F0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88032UCM-88134UHK-12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3C55F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Upgrade license from Block to Unified Storage(Include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SmartDedupe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&amp;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SmartCompression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(for FS),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SmartQuota,NFS,CIFS,NDMP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7978A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D74A7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771C7C" w:rsidRPr="00771C7C" w14:paraId="09906DC5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9B5B9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D6223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A89CB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5099C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E8FD8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13A24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771C7C" w:rsidRPr="00771C7C" w14:paraId="3FE8118B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FC742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BD44B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KAC storage S04 -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5300 V3 V300R006_Site1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C0641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8D09F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426467AA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44F5DAA9" w14:textId="07674B08" w:rsidR="00771C7C" w:rsidRPr="00771C7C" w:rsidRDefault="006267EE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26D26514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5300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707C8861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7488E274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4 </w:t>
            </w:r>
          </w:p>
        </w:tc>
      </w:tr>
      <w:tr w:rsidR="00771C7C" w:rsidRPr="00771C7C" w14:paraId="73E467A9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0E9B169" w14:textId="08713F02" w:rsidR="00771C7C" w:rsidRPr="00771C7C" w:rsidRDefault="006267EE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4</w:t>
            </w:r>
            <w:r w:rsidR="00771C7C"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047DC04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FD05B40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74958E8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3359C870" w14:textId="77777777" w:rsidTr="00F5647B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9C51E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BDA28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CE43B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02350BVD-88134ULF-12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C9203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5300 V3(2U,Dual Ctrl,AC,32GB,8*GE,12*3.5",SPE33C0212)-Hi-Care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A4A1E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A303F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6CAD555F" w14:textId="77777777" w:rsidTr="00F5647B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B4B94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F2CE8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A8656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02359808-88134ULF-12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08B14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Disk Enclosure(4U,AC,3.5",Expanding Module,24 Disk Slots,DAE22435U4)-Hi-Care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3F3B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806B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15B93407" w14:textId="77777777" w:rsidTr="00F5647B">
        <w:trPr>
          <w:trHeight w:val="19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108CF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BCB3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09511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88032QYK-88134UHK-12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35F9A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Basic Software License for Block(Including DeviceManager,SmartThin,SmartMulti-tenant,SmartMigration,SmartErase,SmartMotion,Ultrapath,Cloud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Service,SystemReporter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77A27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5F086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552A6A07" w14:textId="77777777" w:rsidTr="00F5647B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DA0DE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16AE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FA663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88032QYT-88134UHK-12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F2F2E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SystemReporter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software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1E46F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3F4F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6909A653" w14:textId="77777777" w:rsidTr="00F5647B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26E73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41EC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E5CF7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88032QYU-88134UHK-12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35F1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HyperSnap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F1999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5BB27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14C2F61D" w14:textId="77777777" w:rsidTr="00F5647B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EB238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7CFAF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72F0A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88032QYX-88134UHK-12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44A87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HyperReplication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C0A37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0AC69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75FC8D92" w14:textId="77777777" w:rsidTr="00F5647B">
        <w:trPr>
          <w:trHeight w:val="14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87255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6D868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8EA17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88032UCM-88134UHK-12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96C2A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Upgrade license from Block to Unified Storage(Include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SmartDedupe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&amp;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SmartCompression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(for FS),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SmartQuota,NFS,CIFS,NDMP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7722E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43044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40ECDCE9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01764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E532F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A15A8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D90F2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4F41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36B6C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771C7C" w:rsidRPr="00771C7C" w14:paraId="5F81D1AF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3A5D8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E2916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KAC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servery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- RH2288H V3_Site1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AEDC2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0113A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04EB12E6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12560AE8" w14:textId="1A2134BB" w:rsidR="00771C7C" w:rsidRPr="00771C7C" w:rsidRDefault="006267EE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lastRenderedPageBreak/>
              <w:t>5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09ED2214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RH2288H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69410ACB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7F47EA0E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52 </w:t>
            </w:r>
          </w:p>
        </w:tc>
      </w:tr>
      <w:tr w:rsidR="00771C7C" w:rsidRPr="00771C7C" w14:paraId="433E225C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940C61D" w14:textId="579459A9" w:rsidR="00771C7C" w:rsidRPr="00771C7C" w:rsidRDefault="006267EE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5</w:t>
            </w:r>
            <w:r w:rsidR="00771C7C"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4FD2817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EF7E73B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76E72FC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0B1FEBBD" w14:textId="77777777" w:rsidTr="00F5647B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90414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E593E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8187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02311GHQ-88134ULF-12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0085D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RH2288H V3 (25HDD EXP Chassis)H22H-03 For oversea(except Japan)-Hi-Care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D960D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24863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52 </w:t>
            </w:r>
          </w:p>
        </w:tc>
      </w:tr>
      <w:tr w:rsidR="00771C7C" w:rsidRPr="00771C7C" w14:paraId="7583E100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3692E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6FA67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12273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3783C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86333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2675C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771C7C" w:rsidRPr="00771C7C" w14:paraId="0CF321F3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BC01F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660AB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KAC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rozsireni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o 2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servery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- RH2288H V3_Site1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7602D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1994F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79B28933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666A2E3B" w14:textId="54D67230" w:rsidR="00771C7C" w:rsidRPr="00771C7C" w:rsidRDefault="006267EE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127C8E2A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RH2288H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4F6696FB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2DBAFE17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2 </w:t>
            </w:r>
          </w:p>
        </w:tc>
      </w:tr>
      <w:tr w:rsidR="00771C7C" w:rsidRPr="00771C7C" w14:paraId="51AF48ED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146695B" w14:textId="6B50CB02" w:rsidR="00771C7C" w:rsidRPr="00771C7C" w:rsidRDefault="006267EE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6</w:t>
            </w:r>
            <w:r w:rsidR="00771C7C"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5449D68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4574DFD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457A706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194A7802" w14:textId="77777777" w:rsidTr="00F5647B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D8B55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7108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2AE71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02311GHQ-88134ULF-12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AE7F5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RH2288H V3 (25HDD EXP Chassis)H22H-03 For oversea(except Japan)-Hi-Care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1AA13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66F58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771C7C" w:rsidRPr="00771C7C" w14:paraId="53915EC8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AB413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B2474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25108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B600C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726B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24657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771C7C" w:rsidRPr="00771C7C" w14:paraId="174A98E5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DFD12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249EB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Servery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pro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virtualizaci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desktopu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- RH2288H V3_Site1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AA6EB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26A74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2EF0CBB0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23D837E0" w14:textId="45004231" w:rsidR="00771C7C" w:rsidRPr="00771C7C" w:rsidRDefault="006267EE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38E44612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RH2288H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2860F523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2AA8F5F7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4 </w:t>
            </w:r>
          </w:p>
        </w:tc>
      </w:tr>
      <w:tr w:rsidR="00771C7C" w:rsidRPr="00771C7C" w14:paraId="4A5F5DD2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6C2F94D" w14:textId="0C83E631" w:rsidR="00771C7C" w:rsidRPr="00771C7C" w:rsidRDefault="006267EE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7</w:t>
            </w:r>
            <w:r w:rsidR="00771C7C"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0E2DB0F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9FAB15A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172C0E9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3C0FC355" w14:textId="77777777" w:rsidTr="00F5647B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F1D73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9AEA7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E0965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02311GHN-88134ULF-12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B4187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RH2288H V3(24HDD Passthrough Chassis)H22H-03 For oversea(except Japan)-Hi-Care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DD013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468A8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2724F08B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5669A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DE9CE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F3EBB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65CEF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7FDDD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2D43E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771C7C" w:rsidRPr="00771C7C" w14:paraId="3F03E9CE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CC9CE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6BE5A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Server pro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Exadatu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- RH1288 V3_Site1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1465B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4EBB9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0DFB1A69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142D5643" w14:textId="3CD182C3" w:rsidR="00771C7C" w:rsidRPr="00771C7C" w:rsidRDefault="006267EE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2A52F453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RH1288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4B73DF88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375333E8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1 </w:t>
            </w:r>
          </w:p>
        </w:tc>
      </w:tr>
      <w:tr w:rsidR="00771C7C" w:rsidRPr="00771C7C" w14:paraId="43A26ABC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530DA6D" w14:textId="23A2E03D" w:rsidR="00771C7C" w:rsidRPr="00771C7C" w:rsidRDefault="006267EE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8</w:t>
            </w:r>
            <w:r w:rsidR="00771C7C"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E386ED9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601605D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DDA880E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3FE5CCEE" w14:textId="77777777" w:rsidTr="00F5647B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58CA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0F0A1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C18C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02311GGN-88134ULF-12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00873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RH1288 V3 (8HDD Chassis)H12M-03 For oversea (except Japan)-Hi-Care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10269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65FCB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771C7C" w:rsidRPr="00771C7C" w14:paraId="59DDF09E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3ACA9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3C64E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B825E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5166F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A6257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B580E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771C7C" w:rsidRPr="00771C7C" w14:paraId="60C65B4D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4CDF1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D69A5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CDP Backup pole -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5500 V3_1 V300R006_Site1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AC9A4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6653B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699E0982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34A99521" w14:textId="5E831F99" w:rsidR="00771C7C" w:rsidRPr="00771C7C" w:rsidRDefault="006267EE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68CAEC00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5500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4BCCB41C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07267689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2 </w:t>
            </w:r>
          </w:p>
        </w:tc>
      </w:tr>
      <w:tr w:rsidR="00771C7C" w:rsidRPr="00771C7C" w14:paraId="71792004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EDFB2B7" w14:textId="73E88A4B" w:rsidR="00771C7C" w:rsidRPr="00771C7C" w:rsidRDefault="006267EE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</w:t>
            </w:r>
            <w:r w:rsidR="00771C7C"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6D8054D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8502752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6017884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1C3A2238" w14:textId="77777777" w:rsidTr="00F5647B">
        <w:trPr>
          <w:trHeight w:val="12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E1EE8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48205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CEE8D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02350HWU-88134ULF-12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89747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5500 V3(2U,Dual Ctrl,AC,48GB,SmartIO,8*16Gb FC,12*3.5",SPE33C0212)-Hi-Care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0429B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7F68C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771C7C" w:rsidRPr="00771C7C" w14:paraId="7A4572C4" w14:textId="77777777" w:rsidTr="00F5647B">
        <w:trPr>
          <w:trHeight w:val="12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F76A6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7BEA0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8A2D1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0235G7JB-88134ULF-12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B0997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DAE07535U4 HD Disk Enclosure(4U,3.5",AC,Dual SAS Expansion Module,800W,75 Disks)-Hi-Care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B9B48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0E031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771C7C" w:rsidRPr="00771C7C" w14:paraId="216F5F3F" w14:textId="77777777" w:rsidTr="00F5647B">
        <w:trPr>
          <w:trHeight w:val="16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0C788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38FD7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E000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88032QRA-88134UHK-12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B6959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Basic Software License for Block(Including DeviceManager,SmartThin,SmartMulti-tenant,SmartMigration,SmartErase,SmartMotion,Cloud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Service,SystemReporter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52CDC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6D03B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771C7C" w:rsidRPr="00771C7C" w14:paraId="09C8138C" w14:textId="77777777" w:rsidTr="00F5647B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5B87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1CEF9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DECF8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88032QRN-88134UHK-12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896A5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HW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UltraPath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Software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82CC1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9C8C6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771C7C" w:rsidRPr="00771C7C" w14:paraId="3D8D4E7B" w14:textId="77777777" w:rsidTr="00F5647B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29D80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127D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1617A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88032RFK-88134UHK-12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57C6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SmartDedupe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&amp;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SmartCompression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(for LUN)-Hi-Care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18722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9DA6D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771C7C" w:rsidRPr="00771C7C" w14:paraId="04692641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89813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F1779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45F7D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012DB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02A3C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10EFF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771C7C" w:rsidRPr="00771C7C" w14:paraId="72AF633A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D4861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E96FE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CDP Production Storage -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5800 V3_1 V300R006_Site1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35B5F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54831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1E0CFD6E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4D7EA9C5" w14:textId="3CD5C916" w:rsidR="00771C7C" w:rsidRPr="00771C7C" w:rsidRDefault="006267EE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0F43D498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5800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383F7F85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770BE2E9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2 </w:t>
            </w:r>
          </w:p>
        </w:tc>
      </w:tr>
      <w:tr w:rsidR="00771C7C" w:rsidRPr="00771C7C" w14:paraId="0077C219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363374E" w14:textId="6512E732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</w:t>
            </w:r>
            <w:r w:rsidR="006267E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</w:t>
            </w: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04D9D14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C8FD7E9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55B0912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5ABB4BDF" w14:textId="77777777" w:rsidTr="00F5647B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DE24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F2D57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B3CA1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02350UHJ-88134ULF-12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1E2B9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5800 V3(3U,Dual Ctrl,AC,256GB,SPE62C0300),Enhanced Version-Hi-Care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3C553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5CD22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034BBD92" w14:textId="77777777" w:rsidTr="00F5647B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A7E88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4FD0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CA6CD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02351FMY-88134ULF-12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7E076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600GB SSD SAS Disk Unit(2.5")-Hi-Care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AEE7B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96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B8F78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192 </w:t>
            </w:r>
          </w:p>
        </w:tc>
      </w:tr>
      <w:tr w:rsidR="00771C7C" w:rsidRPr="00771C7C" w14:paraId="5F1A12FB" w14:textId="77777777" w:rsidTr="00F5647B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44EC0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DE4E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2875D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02359806-88134ULF-12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FBA23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Disk Enclosure(2U,AC,2.5",Expanding Module,25 Disk Slots,DAE22525U2)-Hi-Care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4AD84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16630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8 </w:t>
            </w:r>
          </w:p>
        </w:tc>
      </w:tr>
      <w:tr w:rsidR="00771C7C" w:rsidRPr="00771C7C" w14:paraId="163C6BB1" w14:textId="77777777" w:rsidTr="00F5647B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71555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A11CE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9E0F5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88032KMY-88134UHK-12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7D7A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HyperSnap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98B99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D2334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771C7C" w:rsidRPr="00771C7C" w14:paraId="11C0293E" w14:textId="77777777" w:rsidTr="00F5647B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C2B10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CBC69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4D97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88032KNB-88134UHK-12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6A0F6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HyperClone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9E032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ACE7B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771C7C" w:rsidRPr="00771C7C" w14:paraId="350920B6" w14:textId="77777777" w:rsidTr="00F5647B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ADA03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A583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624FE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88032KNC-88134UHK-12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61245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HyperReplication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7AD6C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4BF3B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771C7C" w:rsidRPr="00771C7C" w14:paraId="012F528B" w14:textId="77777777" w:rsidTr="00F5647B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8BDB6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2AF8F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5BC85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88032KNK-88134UHK-12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FD4E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Huawei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UltraPath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Software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B5BA6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7BFA1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771C7C" w:rsidRPr="00771C7C" w14:paraId="30E5C79D" w14:textId="77777777" w:rsidTr="00F5647B">
        <w:trPr>
          <w:trHeight w:val="19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E43D0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C479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29C8B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88032NMQ-88134UHK-12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C6354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Basic Software License for Block(Including Device Manager,SmartThin,SmartMulti-tenant,SmartMigration,SmartErase,SmartMotion,Cloud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Service,and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SystemReporter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B5765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49B46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771C7C" w:rsidRPr="00771C7C" w14:paraId="72176195" w14:textId="77777777" w:rsidTr="00F5647B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79D2F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61B65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5CD54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88032RGW-88134UHK-12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2EEF9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SmartDedupe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&amp;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SmartCompression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(for LUN)-Hi-Care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6B009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BFA1F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771C7C" w:rsidRPr="00771C7C" w14:paraId="3125FB6F" w14:textId="77777777" w:rsidTr="00F5647B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787AB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C6C6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6CD76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88033NGH-88134UHK-12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4E3E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HyperMetro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Solution Suite License(Including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HyperMetro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and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HyperSnap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741E7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7E480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771C7C" w:rsidRPr="00771C7C" w14:paraId="501CED17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BB1C2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F308D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6593B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9F544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2FA75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F42A8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771C7C" w:rsidRPr="00771C7C" w14:paraId="63B1343C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05ED4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2ABD3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CDP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servery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produkce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- RH2288H V3_Site1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6C26D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DAFE1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4B4C2177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202DD869" w14:textId="562FE14B" w:rsidR="00771C7C" w:rsidRPr="00771C7C" w:rsidRDefault="006267EE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19D3FC3A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RH2288H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74800CDE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6F7A8BA5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9 </w:t>
            </w:r>
          </w:p>
        </w:tc>
      </w:tr>
      <w:tr w:rsidR="00771C7C" w:rsidRPr="00771C7C" w14:paraId="7173290F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2ACBB0E" w14:textId="6A0620A1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</w:t>
            </w:r>
            <w:r w:rsidR="006267E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</w:t>
            </w: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790E658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CE1AB25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86F5094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66D4981C" w14:textId="77777777" w:rsidTr="00F5647B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B28D8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AE52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6A8BE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02311GHE-88134ULF-12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4601B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RH2288H V3 (8HDD Passthrough Chassis) H22H-03 For oversea(except Japan)-Hi-Care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7D8E8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901BE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9 </w:t>
            </w:r>
          </w:p>
        </w:tc>
      </w:tr>
      <w:tr w:rsidR="00771C7C" w:rsidRPr="00771C7C" w14:paraId="4CBEACE9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C4BF5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AAB0E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02A4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F1D28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E3743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AD3DE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771C7C" w:rsidRPr="00771C7C" w14:paraId="37F0DC6A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C4880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638E1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CDP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servery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Backup - RH2288H V3_Site1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0FC89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4E3B8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4FC5E817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2E44AECB" w14:textId="19D111A8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</w:t>
            </w:r>
            <w:r w:rsidR="006267E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1BF264E2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RH2288H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3D15025A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6A07FEC6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2 </w:t>
            </w:r>
          </w:p>
        </w:tc>
      </w:tr>
      <w:tr w:rsidR="00771C7C" w:rsidRPr="00771C7C" w14:paraId="53497B0F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665A55A" w14:textId="64408C9F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</w:t>
            </w:r>
            <w:r w:rsidR="006267E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</w:t>
            </w: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4855639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A498B2A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26CCEE1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0AECCFB7" w14:textId="77777777" w:rsidTr="00F5647B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2C8E3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18F86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BC019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02311GHQ-88134ULF-12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576A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RH2288H V3 (25HDD EXP Chassis)H22H-03 For oversea(except Japan)-Hi-Care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65410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3D0C3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771C7C" w:rsidRPr="00771C7C" w14:paraId="325A2E9E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95129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B55C8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6A2DC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2BD85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D6ADC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96812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771C7C" w:rsidRPr="00771C7C" w14:paraId="428D9609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B2017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F124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SAP HANA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servery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- Huawei solutions for SAP HANA_Site1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1C34C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E36EA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4DAF0182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4CC1A7BE" w14:textId="3E7BC499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</w:t>
            </w:r>
            <w:r w:rsidR="006267E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3C4D0103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Huawei solutions for SAP HANA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712C9386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562467CD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3 </w:t>
            </w:r>
          </w:p>
        </w:tc>
      </w:tr>
      <w:tr w:rsidR="00771C7C" w:rsidRPr="00771C7C" w14:paraId="1D21DAD5" w14:textId="77777777" w:rsidTr="00F5647B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DD9B07E" w14:textId="6E1D5738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</w:t>
            </w:r>
            <w:r w:rsidR="006267E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</w:t>
            </w: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354AA91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2203984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94B69AD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44ACD725" w14:textId="77777777" w:rsidTr="00F5647B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4CDB5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478AA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88134ULC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5D86B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02311NDP-88134ULC-12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C3F5D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Basic Configuration of SAP HANA(E7 v3,4*GE,2*2KW AC,DVD)H58H-03-Hi-Care Onsite Standard 9x5xNBD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798FD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529AF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3 </w:t>
            </w:r>
          </w:p>
        </w:tc>
      </w:tr>
    </w:tbl>
    <w:p w14:paraId="04A05B35" w14:textId="35C6859A" w:rsidR="00544E62" w:rsidRDefault="00544E62" w:rsidP="00544E6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14:paraId="5D8E84D1" w14:textId="77777777" w:rsidR="00771C7C" w:rsidRDefault="00771C7C" w:rsidP="00771C7C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14:paraId="1476A125" w14:textId="77777777" w:rsidR="00C4046D" w:rsidRDefault="00C4046D" w:rsidP="00C4046D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18"/>
          <w:szCs w:val="18"/>
          <w:lang w:val="cs-CZ"/>
        </w:rPr>
      </w:pPr>
    </w:p>
    <w:p w14:paraId="139F07E2" w14:textId="77777777" w:rsidR="00A400FE" w:rsidRDefault="00A400FE" w:rsidP="00C4046D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18"/>
          <w:szCs w:val="18"/>
          <w:lang w:val="cs-CZ"/>
        </w:rPr>
      </w:pPr>
    </w:p>
    <w:tbl>
      <w:tblPr>
        <w:tblW w:w="1020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1423"/>
        <w:gridCol w:w="2268"/>
        <w:gridCol w:w="3974"/>
        <w:gridCol w:w="987"/>
        <w:gridCol w:w="850"/>
      </w:tblGrid>
      <w:tr w:rsidR="00140364" w:rsidRPr="00140364" w14:paraId="2E1DB33B" w14:textId="77777777" w:rsidTr="00F45AA2">
        <w:trPr>
          <w:trHeight w:val="203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FEF7F" w14:textId="77777777" w:rsidR="00140364" w:rsidRPr="00140364" w:rsidRDefault="00140364" w:rsidP="00140364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</w:pPr>
            <w:r w:rsidRPr="00140364"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6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3A8B1" w14:textId="77777777" w:rsidR="00140364" w:rsidRPr="00140364" w:rsidRDefault="00140364" w:rsidP="00140364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</w:pPr>
            <w:proofErr w:type="spellStart"/>
            <w:r w:rsidRPr="00140364"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  <w:t>eSight</w:t>
            </w:r>
            <w:proofErr w:type="spellEnd"/>
            <w:r w:rsidRPr="00140364"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  <w:t xml:space="preserve"> server - RH2288H V3_Site1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41B3" w14:textId="77777777" w:rsidR="00140364" w:rsidRPr="00140364" w:rsidRDefault="00140364" w:rsidP="00140364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</w:pPr>
            <w:r w:rsidRPr="00140364"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546118" w14:textId="77777777" w:rsidR="00140364" w:rsidRPr="00140364" w:rsidRDefault="00140364" w:rsidP="00140364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</w:pPr>
            <w:r w:rsidRPr="00140364"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  <w:t> </w:t>
            </w:r>
          </w:p>
        </w:tc>
      </w:tr>
      <w:tr w:rsidR="00F45AA2" w:rsidRPr="00F45AA2" w14:paraId="2EF8BAF1" w14:textId="77777777" w:rsidTr="00F45AA2">
        <w:trPr>
          <w:trHeight w:val="25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5A96CD48" w14:textId="37559382" w:rsidR="00F45AA2" w:rsidRPr="00F45AA2" w:rsidRDefault="00F45AA2" w:rsidP="00F45A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  <w:t>14</w:t>
            </w:r>
          </w:p>
        </w:tc>
        <w:tc>
          <w:tcPr>
            <w:tcW w:w="76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664E36FE" w14:textId="77777777" w:rsidR="00F45AA2" w:rsidRPr="00F45AA2" w:rsidRDefault="00F45AA2" w:rsidP="00F45A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</w:pPr>
            <w:r w:rsidRPr="00F45AA2"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  <w:t>RH2288H V3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61A0A76E" w14:textId="77777777" w:rsidR="00F45AA2" w:rsidRPr="00F45AA2" w:rsidRDefault="00F45AA2" w:rsidP="00F45A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</w:pPr>
            <w:r w:rsidRPr="00F45AA2"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6B441C25" w14:textId="3D8C5F3D" w:rsidR="00F45AA2" w:rsidRPr="00F45AA2" w:rsidRDefault="00F45AA2" w:rsidP="00F45A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  <w:t>1</w:t>
            </w:r>
          </w:p>
        </w:tc>
      </w:tr>
      <w:tr w:rsidR="0022387F" w:rsidRPr="00F904C2" w14:paraId="7A044A91" w14:textId="77777777" w:rsidTr="00F45AA2">
        <w:trPr>
          <w:trHeight w:val="203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661A114" w14:textId="64EFF036" w:rsidR="00F904C2" w:rsidRPr="00F904C2" w:rsidRDefault="00F5647B" w:rsidP="00F904C2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  <w:t>1</w:t>
            </w:r>
            <w:r w:rsidR="006267EE"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  <w:t>4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  <w:t>.1</w:t>
            </w:r>
          </w:p>
        </w:tc>
        <w:tc>
          <w:tcPr>
            <w:tcW w:w="76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A6D6B02" w14:textId="77777777" w:rsidR="00F904C2" w:rsidRPr="00F904C2" w:rsidRDefault="00F904C2" w:rsidP="00F904C2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</w:pPr>
            <w:proofErr w:type="spellStart"/>
            <w:r w:rsidRPr="00F904C2"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  <w:t>Technical</w:t>
            </w:r>
            <w:proofErr w:type="spellEnd"/>
            <w:r w:rsidRPr="00F904C2"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  <w:t xml:space="preserve"> Support </w:t>
            </w:r>
            <w:proofErr w:type="spellStart"/>
            <w:r w:rsidRPr="00F904C2"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  <w:t>Service</w:t>
            </w:r>
            <w:proofErr w:type="spellEnd"/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2AF1766" w14:textId="77777777" w:rsidR="00F904C2" w:rsidRPr="00F904C2" w:rsidRDefault="00F904C2" w:rsidP="00F904C2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</w:pPr>
            <w:r w:rsidRPr="00F904C2"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22217EA5" w14:textId="77777777" w:rsidR="00F904C2" w:rsidRPr="00F904C2" w:rsidRDefault="00F904C2" w:rsidP="00F904C2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</w:pPr>
            <w:r w:rsidRPr="00F904C2">
              <w:rPr>
                <w:rFonts w:ascii="Arial" w:eastAsia="Times New Roman" w:hAnsi="Arial" w:cs="Arial"/>
                <w:b/>
                <w:bCs/>
                <w:sz w:val="18"/>
                <w:szCs w:val="18"/>
                <w:lang w:val="cs-CZ" w:eastAsia="cs-CZ"/>
              </w:rPr>
              <w:t> </w:t>
            </w:r>
          </w:p>
        </w:tc>
      </w:tr>
      <w:tr w:rsidR="0022387F" w:rsidRPr="00F904C2" w14:paraId="62F86667" w14:textId="77777777" w:rsidTr="00F45AA2">
        <w:trPr>
          <w:trHeight w:val="568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D9996" w14:textId="77777777" w:rsidR="00F904C2" w:rsidRPr="00F904C2" w:rsidRDefault="00F904C2" w:rsidP="00F904C2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</w:pPr>
            <w:r w:rsidRPr="00F904C2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9BB2D" w14:textId="77777777" w:rsidR="00F904C2" w:rsidRPr="00F904C2" w:rsidRDefault="00F904C2" w:rsidP="00F904C2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</w:pPr>
            <w:r w:rsidRPr="00F904C2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88134ULC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E8337" w14:textId="1F0CBE7E" w:rsidR="00F904C2" w:rsidRPr="00F904C2" w:rsidRDefault="00F904C2" w:rsidP="00F904C2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</w:pPr>
            <w:r w:rsidRPr="00F904C2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02311GHQ-88134ULC-</w:t>
            </w:r>
            <w:r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12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CB4F8" w14:textId="42AA0A82" w:rsidR="00F904C2" w:rsidRPr="00F904C2" w:rsidRDefault="00F904C2" w:rsidP="00F904C2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</w:pPr>
            <w:r w:rsidRPr="00F904C2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 xml:space="preserve">RH2288H V3 (25*2.5inch HDD </w:t>
            </w:r>
            <w:proofErr w:type="gramStart"/>
            <w:r w:rsidRPr="00F904C2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Chassis)(</w:t>
            </w:r>
            <w:proofErr w:type="spellStart"/>
            <w:proofErr w:type="gramEnd"/>
            <w:r w:rsidRPr="00F904C2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Only</w:t>
            </w:r>
            <w:proofErr w:type="spellEnd"/>
            <w:r w:rsidRPr="00F904C2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F904C2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for</w:t>
            </w:r>
            <w:proofErr w:type="spellEnd"/>
            <w:r w:rsidRPr="00F904C2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F904C2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oversea,except</w:t>
            </w:r>
            <w:proofErr w:type="spellEnd"/>
            <w:r w:rsidRPr="00F904C2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 xml:space="preserve"> Japan)H22H-03-Hi-Care </w:t>
            </w:r>
            <w:proofErr w:type="spellStart"/>
            <w:r w:rsidRPr="00F904C2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Onsite</w:t>
            </w:r>
            <w:proofErr w:type="spellEnd"/>
            <w:r w:rsidRPr="00F904C2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 xml:space="preserve"> Standard 9x5xNBD </w:t>
            </w:r>
            <w:proofErr w:type="spellStart"/>
            <w:r w:rsidRPr="00F904C2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Engineer</w:t>
            </w:r>
            <w:proofErr w:type="spellEnd"/>
            <w:r w:rsidRPr="00F904C2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F904C2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Onsite</w:t>
            </w:r>
            <w:proofErr w:type="spellEnd"/>
            <w:r w:rsidRPr="00F904C2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 xml:space="preserve"> Service-</w:t>
            </w:r>
            <w:r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12</w:t>
            </w:r>
            <w:r w:rsidRPr="00F904C2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Month(s)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7355B" w14:textId="77777777" w:rsidR="00F904C2" w:rsidRPr="00F904C2" w:rsidRDefault="00F904C2" w:rsidP="00F904C2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</w:pPr>
            <w:r w:rsidRPr="00F904C2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46C4CB" w14:textId="77777777" w:rsidR="00F904C2" w:rsidRPr="00F904C2" w:rsidRDefault="00F904C2" w:rsidP="00F904C2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</w:pPr>
            <w:r w:rsidRPr="00F904C2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 xml:space="preserve">1 </w:t>
            </w:r>
          </w:p>
        </w:tc>
      </w:tr>
    </w:tbl>
    <w:p w14:paraId="7CDEAD09" w14:textId="77777777" w:rsidR="00F904C2" w:rsidRDefault="00F904C2" w:rsidP="00175D5A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18"/>
          <w:szCs w:val="18"/>
          <w:lang w:val="cs-CZ"/>
        </w:rPr>
      </w:pPr>
    </w:p>
    <w:p w14:paraId="5DC25F49" w14:textId="77777777" w:rsidR="00F904C2" w:rsidRDefault="00F904C2" w:rsidP="00175D5A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18"/>
          <w:szCs w:val="18"/>
          <w:lang w:val="cs-CZ"/>
        </w:rPr>
      </w:pPr>
    </w:p>
    <w:p w14:paraId="569DF440" w14:textId="22647D07" w:rsidR="00A400FE" w:rsidRPr="00A400FE" w:rsidRDefault="00A400FE" w:rsidP="00175D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sectPr w:rsidR="00A400FE" w:rsidRPr="00A400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705490" w14:textId="77777777" w:rsidR="0032337F" w:rsidRDefault="0032337F" w:rsidP="00E32B77">
      <w:pPr>
        <w:spacing w:after="0" w:line="240" w:lineRule="auto"/>
      </w:pPr>
      <w:r>
        <w:separator/>
      </w:r>
    </w:p>
  </w:endnote>
  <w:endnote w:type="continuationSeparator" w:id="0">
    <w:p w14:paraId="55353BC9" w14:textId="77777777" w:rsidR="0032337F" w:rsidRDefault="0032337F" w:rsidP="00E32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43D8B5" w14:textId="77777777" w:rsidR="0032337F" w:rsidRDefault="0032337F" w:rsidP="00E32B77">
      <w:pPr>
        <w:spacing w:after="0" w:line="240" w:lineRule="auto"/>
      </w:pPr>
      <w:r>
        <w:separator/>
      </w:r>
    </w:p>
  </w:footnote>
  <w:footnote w:type="continuationSeparator" w:id="0">
    <w:p w14:paraId="423310AE" w14:textId="77777777" w:rsidR="0032337F" w:rsidRDefault="0032337F" w:rsidP="00E32B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03231"/>
    <w:multiLevelType w:val="hybridMultilevel"/>
    <w:tmpl w:val="987AE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CA46E9"/>
    <w:multiLevelType w:val="hybridMultilevel"/>
    <w:tmpl w:val="099E4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B450C6"/>
    <w:multiLevelType w:val="hybridMultilevel"/>
    <w:tmpl w:val="F1CEF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removePersonalInformation/>
  <w:removeDateAndTime/>
  <w:proofState w:spelling="clean" w:grammar="clean"/>
  <w:trackRevisions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4E62"/>
    <w:rsid w:val="000145CE"/>
    <w:rsid w:val="00124EE3"/>
    <w:rsid w:val="00140364"/>
    <w:rsid w:val="00155982"/>
    <w:rsid w:val="00175D5A"/>
    <w:rsid w:val="0022387F"/>
    <w:rsid w:val="00284A79"/>
    <w:rsid w:val="002C740A"/>
    <w:rsid w:val="002D1F21"/>
    <w:rsid w:val="0031483B"/>
    <w:rsid w:val="0032337F"/>
    <w:rsid w:val="00347E3D"/>
    <w:rsid w:val="003802C3"/>
    <w:rsid w:val="003E2A88"/>
    <w:rsid w:val="004B51E8"/>
    <w:rsid w:val="004C3E32"/>
    <w:rsid w:val="00544E62"/>
    <w:rsid w:val="00562E7C"/>
    <w:rsid w:val="006267EE"/>
    <w:rsid w:val="00771C7C"/>
    <w:rsid w:val="007C71EA"/>
    <w:rsid w:val="007D27A6"/>
    <w:rsid w:val="00862BC1"/>
    <w:rsid w:val="00885F0E"/>
    <w:rsid w:val="00936D65"/>
    <w:rsid w:val="009F4960"/>
    <w:rsid w:val="00A400FE"/>
    <w:rsid w:val="00A40AD0"/>
    <w:rsid w:val="00A960FD"/>
    <w:rsid w:val="00AE031E"/>
    <w:rsid w:val="00AE4B1E"/>
    <w:rsid w:val="00B64543"/>
    <w:rsid w:val="00B91333"/>
    <w:rsid w:val="00C4046D"/>
    <w:rsid w:val="00E32B77"/>
    <w:rsid w:val="00F44FA2"/>
    <w:rsid w:val="00F45AA2"/>
    <w:rsid w:val="00F5647B"/>
    <w:rsid w:val="00F904C2"/>
    <w:rsid w:val="00FE7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2169D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44E6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32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32B77"/>
  </w:style>
  <w:style w:type="paragraph" w:styleId="Zpat">
    <w:name w:val="footer"/>
    <w:basedOn w:val="Normln"/>
    <w:link w:val="ZpatChar"/>
    <w:uiPriority w:val="99"/>
    <w:unhideWhenUsed/>
    <w:rsid w:val="00E32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32B77"/>
  </w:style>
  <w:style w:type="character" w:styleId="Odkaznakoment">
    <w:name w:val="annotation reference"/>
    <w:basedOn w:val="Standardnpsmoodstavce"/>
    <w:uiPriority w:val="99"/>
    <w:semiHidden/>
    <w:unhideWhenUsed/>
    <w:rsid w:val="002D1F2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D1F2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D1F2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D1F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D1F2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1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1F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35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B84D7-0E38-4EB1-B9E1-632E7C55D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1537</Words>
  <Characters>9071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2022-06-29T11:12:00Z</dcterms:created>
  <dcterms:modified xsi:type="dcterms:W3CDTF">2022-07-29T08:10:00Z</dcterms:modified>
</cp:coreProperties>
</file>